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828" w:rsidRPr="00BF6828" w:rsidRDefault="00BF6828" w:rsidP="00BF6828">
      <w:pPr>
        <w:spacing w:before="100" w:beforeAutospacing="1" w:after="100" w:afterAutospacing="1" w:line="240" w:lineRule="auto"/>
        <w:jc w:val="right"/>
        <w:rPr>
          <w:ins w:id="0" w:author="Unknown"/>
          <w:rFonts w:ascii="Times New Roman" w:eastAsia="Times New Roman" w:hAnsi="Times New Roman" w:cs="Times New Roman"/>
          <w:sz w:val="20"/>
          <w:szCs w:val="20"/>
        </w:rPr>
      </w:pPr>
    </w:p>
    <w:p w:rsidR="00BF6828" w:rsidRPr="00BF6828" w:rsidRDefault="00BF6828" w:rsidP="00BF6828">
      <w:pPr>
        <w:spacing w:after="0" w:line="240" w:lineRule="auto"/>
        <w:rPr>
          <w:ins w:id="1" w:author="Unknown"/>
          <w:rFonts w:ascii="Times New Roman" w:eastAsia="Times New Roman" w:hAnsi="Times New Roman" w:cs="Times New Roman"/>
          <w:sz w:val="20"/>
          <w:szCs w:val="20"/>
        </w:rPr>
      </w:pPr>
      <w:ins w:id="2" w:author="Unknown">
        <w:r w:rsidRPr="00BF6828">
          <w:rPr>
            <w:rFonts w:ascii="Verdana" w:eastAsia="Times New Roman" w:hAnsi="Verdana" w:cs="Times New Roman"/>
            <w:b/>
            <w:bCs/>
            <w:color w:val="000000"/>
            <w:sz w:val="20"/>
            <w:szCs w:val="20"/>
            <w:shd w:val="clear" w:color="auto" w:fill="99FF99"/>
          </w:rPr>
          <w:t>Meiosis Practice Quiz Questions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3" w:author="Unknown"/>
          <w:rFonts w:ascii="Times New Roman" w:eastAsia="Times New Roman" w:hAnsi="Times New Roman" w:cs="Times New Roman"/>
          <w:sz w:val="20"/>
          <w:szCs w:val="20"/>
        </w:rPr>
      </w:pPr>
      <w:ins w:id="4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>1. During which phase of the meiotic cell cycle does DNA replication occur?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5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6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a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. </w:t>
        </w:r>
        <w:proofErr w:type="spellStart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interphase</w:t>
        </w:r>
        <w:proofErr w:type="spellEnd"/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7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8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b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prophase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9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10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c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metaphase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1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12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d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anaphase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3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14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e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. </w:t>
        </w:r>
        <w:proofErr w:type="spellStart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telophase</w:t>
        </w:r>
        <w:proofErr w:type="spellEnd"/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5" w:author="Unknown"/>
          <w:rFonts w:ascii="Times New Roman" w:eastAsia="Times New Roman" w:hAnsi="Times New Roman" w:cs="Times New Roman"/>
          <w:sz w:val="20"/>
          <w:szCs w:val="20"/>
        </w:rPr>
      </w:pPr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6" w:author="Unknown"/>
          <w:rFonts w:ascii="Times New Roman" w:eastAsia="Times New Roman" w:hAnsi="Times New Roman" w:cs="Times New Roman"/>
          <w:sz w:val="20"/>
          <w:szCs w:val="20"/>
        </w:rPr>
      </w:pPr>
      <w:ins w:id="17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>2. When does crossover take place in meiosis?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8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19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a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. </w:t>
        </w:r>
        <w:proofErr w:type="spellStart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interphase</w:t>
        </w:r>
        <w:proofErr w:type="spellEnd"/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0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21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b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. prophase 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2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23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c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metaphase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4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25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d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anaphase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6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27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e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. </w:t>
        </w:r>
        <w:proofErr w:type="spellStart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telophase</w:t>
        </w:r>
        <w:proofErr w:type="spellEnd"/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8" w:author="Unknown"/>
          <w:rFonts w:ascii="Times New Roman" w:eastAsia="Times New Roman" w:hAnsi="Times New Roman" w:cs="Times New Roman"/>
          <w:sz w:val="20"/>
          <w:szCs w:val="20"/>
        </w:rPr>
      </w:pPr>
      <w:ins w:id="29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 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30" w:author="Unknown"/>
          <w:rFonts w:ascii="Times New Roman" w:eastAsia="Times New Roman" w:hAnsi="Times New Roman" w:cs="Times New Roman"/>
          <w:sz w:val="20"/>
          <w:szCs w:val="20"/>
        </w:rPr>
      </w:pPr>
      <w:ins w:id="31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 xml:space="preserve">3. During which phase of meiosis does the nuclear membrane reform around chromosomes? 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32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33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a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. </w:t>
        </w:r>
        <w:proofErr w:type="spellStart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interphase</w:t>
        </w:r>
        <w:proofErr w:type="spellEnd"/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34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35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b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prophase I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36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37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c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metaphase II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38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39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d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anaphase I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40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41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e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. </w:t>
        </w:r>
        <w:proofErr w:type="spellStart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telophase</w:t>
        </w:r>
        <w:proofErr w:type="spell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 II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42" w:author="Unknown"/>
          <w:rFonts w:ascii="Times New Roman" w:eastAsia="Times New Roman" w:hAnsi="Times New Roman" w:cs="Times New Roman"/>
          <w:sz w:val="20"/>
          <w:szCs w:val="20"/>
        </w:rPr>
      </w:pPr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43" w:author="Unknown"/>
          <w:rFonts w:ascii="Times New Roman" w:eastAsia="Times New Roman" w:hAnsi="Times New Roman" w:cs="Times New Roman"/>
          <w:sz w:val="20"/>
          <w:szCs w:val="20"/>
        </w:rPr>
      </w:pPr>
      <w:ins w:id="44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 xml:space="preserve">4. A human cell containing 22 </w:t>
        </w:r>
        <w:proofErr w:type="spellStart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>autosomes</w:t>
        </w:r>
        <w:proofErr w:type="spellEnd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 xml:space="preserve"> and a Y chromosome is...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45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46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a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a somatic cell of a male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47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48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b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a zygote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49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50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c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a somatic cell of a female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51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52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d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a sperm cell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53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54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lastRenderedPageBreak/>
          <w:t>e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an ovum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55" w:author="Unknown"/>
          <w:rFonts w:ascii="Times New Roman" w:eastAsia="Times New Roman" w:hAnsi="Times New Roman" w:cs="Times New Roman"/>
          <w:sz w:val="20"/>
          <w:szCs w:val="20"/>
        </w:rPr>
      </w:pPr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56" w:author="Unknown"/>
          <w:rFonts w:ascii="Times New Roman" w:eastAsia="Times New Roman" w:hAnsi="Times New Roman" w:cs="Times New Roman"/>
          <w:sz w:val="20"/>
          <w:szCs w:val="20"/>
        </w:rPr>
      </w:pPr>
      <w:ins w:id="57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>5. Homologous chromosomes move towards opposite poles of a dividing cell during...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58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59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a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mitosis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60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61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b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meiosis I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62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63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c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meiosis II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64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65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d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fertilization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66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67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e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binary fission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68" w:author="Unknown"/>
          <w:rFonts w:ascii="Times New Roman" w:eastAsia="Times New Roman" w:hAnsi="Times New Roman" w:cs="Times New Roman"/>
          <w:sz w:val="20"/>
          <w:szCs w:val="20"/>
        </w:rPr>
      </w:pPr>
      <w:ins w:id="69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> 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70" w:author="Unknown"/>
          <w:rFonts w:ascii="Times New Roman" w:eastAsia="Times New Roman" w:hAnsi="Times New Roman" w:cs="Times New Roman"/>
          <w:sz w:val="20"/>
          <w:szCs w:val="20"/>
        </w:rPr>
      </w:pPr>
      <w:ins w:id="71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>6. Meiosis II is similar to mitosis in that...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72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73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a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homologous chromosomes synapse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74" w:author="Unknown"/>
          <w:rFonts w:ascii="Times New Roman" w:eastAsia="Times New Roman" w:hAnsi="Times New Roman" w:cs="Times New Roman"/>
          <w:sz w:val="20"/>
          <w:szCs w:val="20"/>
        </w:rPr>
      </w:pPr>
      <w:ins w:id="75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b. DNA replicates before the division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76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77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c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the daughter cells are diploid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78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79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d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. sister </w:t>
        </w:r>
        <w:proofErr w:type="spellStart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chromatids</w:t>
        </w:r>
        <w:proofErr w:type="spell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 separate during anaphase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80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81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e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the chromosome number is reduced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82" w:author="Unknown"/>
          <w:rFonts w:ascii="Times New Roman" w:eastAsia="Times New Roman" w:hAnsi="Times New Roman" w:cs="Times New Roman"/>
          <w:sz w:val="20"/>
          <w:szCs w:val="20"/>
        </w:rPr>
      </w:pPr>
      <w:ins w:id="83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> 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84" w:author="Unknown"/>
          <w:rFonts w:ascii="Times New Roman" w:eastAsia="Times New Roman" w:hAnsi="Times New Roman" w:cs="Times New Roman"/>
          <w:sz w:val="20"/>
          <w:szCs w:val="20"/>
        </w:rPr>
      </w:pPr>
      <w:ins w:id="85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>7. Metaphase of meiosis I and meiosis II differ in that...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86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87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a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chromosomes line up at the equator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88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89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b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homologues line up in meiosis I and duplicated chromosomes line up in meiosis II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90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91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c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. sister </w:t>
        </w:r>
        <w:proofErr w:type="spellStart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chromatids</w:t>
        </w:r>
        <w:proofErr w:type="spell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 line up in meiosis I and chromosomes line up in meiosis II 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92" w:author="Unknown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93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d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there are the same number of chromosomes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94" w:author="Unknown"/>
          <w:rFonts w:ascii="Times New Roman" w:eastAsia="Times New Roman" w:hAnsi="Times New Roman" w:cs="Times New Roman"/>
          <w:sz w:val="20"/>
          <w:szCs w:val="20"/>
        </w:rPr>
      </w:pPr>
    </w:p>
    <w:p w:rsidR="00BF6828" w:rsidRPr="00BF6828" w:rsidRDefault="00BF6828" w:rsidP="00BF6828">
      <w:pPr>
        <w:spacing w:after="0" w:line="240" w:lineRule="auto"/>
        <w:rPr>
          <w:ins w:id="95" w:author="Unknown"/>
          <w:rFonts w:ascii="Verdana" w:eastAsia="Times New Roman" w:hAnsi="Verdana" w:cs="Times New Roman"/>
          <w:sz w:val="20"/>
          <w:szCs w:val="20"/>
        </w:rPr>
      </w:pPr>
      <w:ins w:id="96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>8. Asexually reproducing organisms produce offspring that are genetically identical to each other and to the parents. What type of cell division are the offspring a product of?</w:t>
        </w:r>
      </w:ins>
    </w:p>
    <w:p w:rsidR="00BF6828" w:rsidRPr="00BF6828" w:rsidRDefault="00BF6828" w:rsidP="00BF6828">
      <w:pPr>
        <w:spacing w:after="0" w:line="240" w:lineRule="auto"/>
        <w:rPr>
          <w:ins w:id="97" w:author="Unknown"/>
          <w:rFonts w:ascii="Verdana" w:eastAsia="Times New Roman" w:hAnsi="Verdana" w:cs="Times New Roman"/>
          <w:sz w:val="20"/>
          <w:szCs w:val="20"/>
        </w:rPr>
      </w:pPr>
      <w:proofErr w:type="gramStart"/>
      <w:ins w:id="98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a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mitosis</w:t>
        </w:r>
      </w:ins>
    </w:p>
    <w:p w:rsidR="00BF6828" w:rsidRPr="00BF6828" w:rsidRDefault="00BF6828" w:rsidP="00BF6828">
      <w:pPr>
        <w:spacing w:after="0" w:line="240" w:lineRule="auto"/>
        <w:rPr>
          <w:ins w:id="99" w:author="Unknown"/>
          <w:rFonts w:ascii="Verdana" w:eastAsia="Times New Roman" w:hAnsi="Verdana" w:cs="Times New Roman"/>
          <w:sz w:val="20"/>
          <w:szCs w:val="20"/>
        </w:rPr>
      </w:pPr>
      <w:proofErr w:type="gramStart"/>
      <w:ins w:id="100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b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meiosis</w:t>
        </w:r>
      </w:ins>
    </w:p>
    <w:p w:rsidR="00BF6828" w:rsidRPr="00BF6828" w:rsidRDefault="00BF6828" w:rsidP="00BF6828">
      <w:pPr>
        <w:spacing w:after="0" w:line="240" w:lineRule="auto"/>
        <w:rPr>
          <w:ins w:id="101" w:author="Unknown"/>
          <w:rFonts w:ascii="Verdana" w:eastAsia="Times New Roman" w:hAnsi="Verdana" w:cs="Times New Roman"/>
          <w:sz w:val="20"/>
          <w:szCs w:val="20"/>
        </w:rPr>
      </w:pPr>
      <w:proofErr w:type="gramStart"/>
      <w:ins w:id="102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c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binary fission</w:t>
        </w:r>
      </w:ins>
    </w:p>
    <w:p w:rsidR="00BF6828" w:rsidRPr="00BF6828" w:rsidRDefault="00BF6828" w:rsidP="00BF6828">
      <w:pPr>
        <w:spacing w:after="0" w:line="240" w:lineRule="auto"/>
        <w:rPr>
          <w:ins w:id="103" w:author="Unknown"/>
          <w:rFonts w:ascii="Verdana" w:eastAsia="Times New Roman" w:hAnsi="Verdana" w:cs="Times New Roman"/>
          <w:sz w:val="20"/>
          <w:szCs w:val="20"/>
        </w:rPr>
      </w:pPr>
      <w:proofErr w:type="gramStart"/>
      <w:ins w:id="104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d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fertilization</w:t>
        </w:r>
      </w:ins>
    </w:p>
    <w:p w:rsidR="00BF6828" w:rsidRPr="00BF6828" w:rsidRDefault="00BF6828" w:rsidP="00BF6828">
      <w:pPr>
        <w:spacing w:after="0" w:line="240" w:lineRule="auto"/>
        <w:rPr>
          <w:ins w:id="105" w:author="Unknown"/>
          <w:rFonts w:ascii="Verdana" w:eastAsia="Times New Roman" w:hAnsi="Verdana" w:cs="Times New Roman"/>
          <w:sz w:val="20"/>
          <w:szCs w:val="20"/>
        </w:rPr>
      </w:pPr>
      <w:ins w:id="106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 </w:t>
        </w:r>
      </w:ins>
    </w:p>
    <w:p w:rsidR="00BF6828" w:rsidRPr="00BF6828" w:rsidRDefault="00BF6828" w:rsidP="00BF6828">
      <w:pPr>
        <w:spacing w:after="0" w:line="240" w:lineRule="auto"/>
        <w:rPr>
          <w:ins w:id="107" w:author="Unknown"/>
          <w:rFonts w:ascii="Verdana" w:eastAsia="Times New Roman" w:hAnsi="Verdana" w:cs="Times New Roman"/>
          <w:sz w:val="20"/>
          <w:szCs w:val="20"/>
        </w:rPr>
      </w:pPr>
      <w:ins w:id="108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 </w:t>
        </w:r>
      </w:ins>
    </w:p>
    <w:p w:rsidR="00BF6828" w:rsidRPr="00BF6828" w:rsidRDefault="00BF6828" w:rsidP="00BF6828">
      <w:pPr>
        <w:spacing w:after="0" w:line="240" w:lineRule="auto"/>
        <w:rPr>
          <w:ins w:id="109" w:author="Unknown"/>
          <w:rFonts w:ascii="Verdana" w:eastAsia="Times New Roman" w:hAnsi="Verdana" w:cs="Times New Roman"/>
          <w:sz w:val="20"/>
          <w:szCs w:val="20"/>
        </w:rPr>
      </w:pPr>
      <w:ins w:id="110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 xml:space="preserve">9. At which stage of meiosis do </w:t>
        </w:r>
        <w:proofErr w:type="spellStart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>chromatids</w:t>
        </w:r>
        <w:proofErr w:type="spellEnd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 xml:space="preserve"> separate and become daughter chromosomes?</w:t>
        </w:r>
      </w:ins>
    </w:p>
    <w:p w:rsidR="00BF6828" w:rsidRPr="00BF6828" w:rsidRDefault="00BF6828" w:rsidP="00BF6828">
      <w:pPr>
        <w:spacing w:after="0" w:line="240" w:lineRule="auto"/>
        <w:rPr>
          <w:ins w:id="111" w:author="Unknown"/>
          <w:rFonts w:ascii="Verdana" w:eastAsia="Times New Roman" w:hAnsi="Verdana" w:cs="Times New Roman"/>
          <w:sz w:val="20"/>
          <w:szCs w:val="20"/>
        </w:rPr>
      </w:pPr>
      <w:proofErr w:type="gramStart"/>
      <w:ins w:id="112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a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metaphase I</w:t>
        </w:r>
      </w:ins>
    </w:p>
    <w:p w:rsidR="00BF6828" w:rsidRPr="00BF6828" w:rsidRDefault="00BF6828" w:rsidP="00BF6828">
      <w:pPr>
        <w:spacing w:after="0" w:line="240" w:lineRule="auto"/>
        <w:rPr>
          <w:ins w:id="113" w:author="Unknown"/>
          <w:rFonts w:ascii="Verdana" w:eastAsia="Times New Roman" w:hAnsi="Verdana" w:cs="Times New Roman"/>
          <w:sz w:val="20"/>
          <w:szCs w:val="20"/>
        </w:rPr>
      </w:pPr>
      <w:proofErr w:type="gramStart"/>
      <w:ins w:id="114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b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anaphase I</w:t>
        </w:r>
      </w:ins>
    </w:p>
    <w:p w:rsidR="00BF6828" w:rsidRPr="00BF6828" w:rsidRDefault="00BF6828" w:rsidP="00BF6828">
      <w:pPr>
        <w:spacing w:after="0" w:line="240" w:lineRule="auto"/>
        <w:rPr>
          <w:ins w:id="115" w:author="Unknown"/>
          <w:rFonts w:ascii="Verdana" w:eastAsia="Times New Roman" w:hAnsi="Verdana" w:cs="Times New Roman"/>
          <w:sz w:val="20"/>
          <w:szCs w:val="20"/>
        </w:rPr>
      </w:pPr>
      <w:proofErr w:type="gramStart"/>
      <w:ins w:id="116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c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metaphase II</w:t>
        </w:r>
      </w:ins>
    </w:p>
    <w:p w:rsidR="00BF6828" w:rsidRPr="00BF6828" w:rsidRDefault="00BF6828" w:rsidP="00BF6828">
      <w:pPr>
        <w:spacing w:after="0" w:line="240" w:lineRule="auto"/>
        <w:rPr>
          <w:ins w:id="117" w:author="Unknown"/>
          <w:rFonts w:ascii="Verdana" w:eastAsia="Times New Roman" w:hAnsi="Verdana" w:cs="Times New Roman"/>
          <w:sz w:val="20"/>
          <w:szCs w:val="20"/>
        </w:rPr>
      </w:pPr>
      <w:proofErr w:type="gramStart"/>
      <w:ins w:id="118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lastRenderedPageBreak/>
          <w:t>d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anaphase II</w:t>
        </w:r>
      </w:ins>
    </w:p>
    <w:p w:rsidR="00BF6828" w:rsidRPr="00BF6828" w:rsidRDefault="00BF6828" w:rsidP="00BF6828">
      <w:pPr>
        <w:spacing w:after="0" w:line="240" w:lineRule="auto"/>
        <w:rPr>
          <w:ins w:id="119" w:author="Unknown"/>
          <w:rFonts w:ascii="Verdana" w:eastAsia="Times New Roman" w:hAnsi="Verdana" w:cs="Times New Roman"/>
          <w:sz w:val="20"/>
          <w:szCs w:val="20"/>
        </w:rPr>
      </w:pPr>
      <w:proofErr w:type="gramStart"/>
      <w:ins w:id="120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e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. </w:t>
        </w:r>
        <w:proofErr w:type="spellStart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telophase</w:t>
        </w:r>
        <w:proofErr w:type="spell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 II 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21" w:author="Unknown"/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22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123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>10. The process in which haploid gametes are formed in diploid organisms is called: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24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spellStart"/>
      <w:ins w:id="125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a.cytokinesis</w:t>
        </w:r>
        <w:proofErr w:type="spellEnd"/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26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spellStart"/>
      <w:ins w:id="127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b.interphase</w:t>
        </w:r>
        <w:proofErr w:type="spellEnd"/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28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spellStart"/>
      <w:ins w:id="129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c.meiosis</w:t>
        </w:r>
        <w:proofErr w:type="spellEnd"/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30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spellStart"/>
      <w:ins w:id="131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d.mitosis</w:t>
        </w:r>
        <w:proofErr w:type="spellEnd"/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32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spellStart"/>
      <w:proofErr w:type="gramStart"/>
      <w:ins w:id="133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e.nuclear</w:t>
        </w:r>
        <w:proofErr w:type="spellEnd"/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 division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34" w:author="Unknown"/>
          <w:rFonts w:ascii="Verdana" w:eastAsia="Times New Roman" w:hAnsi="Verdana" w:cs="Times New Roman"/>
          <w:sz w:val="20"/>
          <w:szCs w:val="20"/>
        </w:rPr>
      </w:pPr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35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136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  <w:shd w:val="clear" w:color="auto" w:fill="FFFFFF"/>
          </w:rPr>
          <w:t>11. Which of the following correctly ranks nucleic acid structures in order of size, from smallest to largest?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37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138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  <w:shd w:val="clear" w:color="auto" w:fill="FFFFFF"/>
          </w:rPr>
          <w:t>a</w:t>
        </w:r>
        <w:proofErr w:type="gramEnd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  <w:shd w:val="clear" w:color="auto" w:fill="FFFFFF"/>
          </w:rPr>
          <w:t xml:space="preserve">. chromosome, nucleotide, gene, </w:t>
        </w:r>
        <w:proofErr w:type="spellStart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  <w:shd w:val="clear" w:color="auto" w:fill="FFFFFF"/>
          </w:rPr>
          <w:t>codon</w:t>
        </w:r>
        <w:proofErr w:type="spellEnd"/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39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140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  <w:shd w:val="clear" w:color="auto" w:fill="FFFFFF"/>
          </w:rPr>
          <w:t>b</w:t>
        </w:r>
        <w:proofErr w:type="gramEnd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  <w:shd w:val="clear" w:color="auto" w:fill="FFFFFF"/>
          </w:rPr>
          <w:t xml:space="preserve">. nucleotide, </w:t>
        </w:r>
        <w:proofErr w:type="spellStart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  <w:shd w:val="clear" w:color="auto" w:fill="FFFFFF"/>
          </w:rPr>
          <w:t>codon</w:t>
        </w:r>
        <w:proofErr w:type="spellEnd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  <w:shd w:val="clear" w:color="auto" w:fill="FFFFFF"/>
          </w:rPr>
          <w:t>, gene, chromosome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41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142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  <w:shd w:val="clear" w:color="auto" w:fill="FFFFFF"/>
          </w:rPr>
          <w:t>c</w:t>
        </w:r>
        <w:proofErr w:type="gramEnd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  <w:shd w:val="clear" w:color="auto" w:fill="FFFFFF"/>
          </w:rPr>
          <w:t xml:space="preserve">. chromosome, gene, </w:t>
        </w:r>
        <w:proofErr w:type="spellStart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  <w:shd w:val="clear" w:color="auto" w:fill="FFFFFF"/>
          </w:rPr>
          <w:t>codon</w:t>
        </w:r>
        <w:proofErr w:type="spellEnd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  <w:shd w:val="clear" w:color="auto" w:fill="FFFFFF"/>
          </w:rPr>
          <w:t>, nucleotide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43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144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  <w:shd w:val="clear" w:color="auto" w:fill="FFFFFF"/>
          </w:rPr>
          <w:t>d</w:t>
        </w:r>
        <w:proofErr w:type="gramEnd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  <w:shd w:val="clear" w:color="auto" w:fill="FFFFFF"/>
          </w:rPr>
          <w:t xml:space="preserve">. </w:t>
        </w:r>
        <w:proofErr w:type="spellStart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  <w:shd w:val="clear" w:color="auto" w:fill="FFFFFF"/>
          </w:rPr>
          <w:t>codon</w:t>
        </w:r>
        <w:proofErr w:type="spellEnd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  <w:shd w:val="clear" w:color="auto" w:fill="FFFFFF"/>
          </w:rPr>
          <w:t xml:space="preserve">, nucleotide, chromosome gene 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45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146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  <w:shd w:val="clear" w:color="auto" w:fill="FFFFFF"/>
          </w:rPr>
          <w:t> 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47" w:author="Unknown"/>
          <w:rFonts w:ascii="Times New Roman" w:eastAsia="Times New Roman" w:hAnsi="Times New Roman" w:cs="Times New Roman"/>
          <w:color w:val="000000"/>
          <w:sz w:val="20"/>
          <w:szCs w:val="20"/>
        </w:rPr>
      </w:pPr>
      <w:ins w:id="148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 xml:space="preserve">12. A human cell containing 44 </w:t>
        </w:r>
        <w:proofErr w:type="spellStart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>autosomes</w:t>
        </w:r>
        <w:proofErr w:type="spellEnd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 xml:space="preserve"> and two X chromosomes is...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49" w:author="Unknown"/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ins w:id="150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a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a somatic cell of a male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51" w:author="Unknown"/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ins w:id="152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b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a zygote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53" w:author="Unknown"/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ins w:id="154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c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a somatic cell of a female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55" w:author="Unknown"/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ins w:id="156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d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a sperm cell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57" w:author="Unknown"/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ins w:id="158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e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an ovum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59" w:author="Unknown"/>
          <w:rFonts w:ascii="Verdana" w:eastAsia="Times New Roman" w:hAnsi="Verdana" w:cs="Times New Roman"/>
          <w:color w:val="000000"/>
          <w:sz w:val="20"/>
          <w:szCs w:val="20"/>
        </w:rPr>
      </w:pPr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60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161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  <w:shd w:val="clear" w:color="auto" w:fill="FFFFFF"/>
          </w:rPr>
          <w:t xml:space="preserve">13. Independent assortment is one of the factors that </w:t>
        </w:r>
        <w:proofErr w:type="gramStart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  <w:shd w:val="clear" w:color="auto" w:fill="FFFFFF"/>
          </w:rPr>
          <w:t>contributes</w:t>
        </w:r>
        <w:proofErr w:type="gramEnd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  <w:shd w:val="clear" w:color="auto" w:fill="FFFFFF"/>
          </w:rPr>
          <w:t xml:space="preserve"> to genetic diversity. Independent assortment is associated with which stage of meiosis?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62" w:author="Unknown"/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ins w:id="163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a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anaphase I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64" w:author="Unknown"/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ins w:id="165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b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prophase I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66" w:author="Unknown"/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ins w:id="167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c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metaphase I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68" w:author="Unknown"/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ins w:id="169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d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anaphase II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70" w:author="Unknown"/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ins w:id="171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lastRenderedPageBreak/>
          <w:t>e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metaphase II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72" w:author="Unknown"/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73" w:author="Unknown"/>
          <w:rFonts w:ascii="Times New Roman" w:eastAsia="Times New Roman" w:hAnsi="Times New Roman" w:cs="Times New Roman"/>
          <w:color w:val="000000"/>
          <w:sz w:val="20"/>
          <w:szCs w:val="20"/>
        </w:rPr>
      </w:pPr>
      <w:ins w:id="174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>14. The fertilized egg</w:t>
        </w:r>
        <w:proofErr w:type="gramStart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>  (</w:t>
        </w:r>
        <w:proofErr w:type="gramEnd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>zygote) of a human contains how many chromosomes?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75" w:author="Unknown"/>
          <w:rFonts w:ascii="Times New Roman" w:eastAsia="Times New Roman" w:hAnsi="Times New Roman" w:cs="Times New Roman"/>
          <w:color w:val="000000"/>
          <w:sz w:val="20"/>
          <w:szCs w:val="20"/>
        </w:rPr>
      </w:pPr>
      <w:ins w:id="176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a. 1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77" w:author="Unknown"/>
          <w:rFonts w:ascii="Times New Roman" w:eastAsia="Times New Roman" w:hAnsi="Times New Roman" w:cs="Times New Roman"/>
          <w:color w:val="000000"/>
          <w:sz w:val="20"/>
          <w:szCs w:val="20"/>
        </w:rPr>
      </w:pPr>
      <w:ins w:id="178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b. 22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79" w:author="Unknown"/>
          <w:rFonts w:ascii="Times New Roman" w:eastAsia="Times New Roman" w:hAnsi="Times New Roman" w:cs="Times New Roman"/>
          <w:color w:val="000000"/>
          <w:sz w:val="20"/>
          <w:szCs w:val="20"/>
        </w:rPr>
      </w:pPr>
      <w:ins w:id="180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c. 46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81" w:author="Unknown"/>
          <w:rFonts w:ascii="Times New Roman" w:eastAsia="Times New Roman" w:hAnsi="Times New Roman" w:cs="Times New Roman"/>
          <w:color w:val="000000"/>
          <w:sz w:val="20"/>
          <w:szCs w:val="20"/>
        </w:rPr>
      </w:pPr>
      <w:ins w:id="182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d. 23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83" w:author="Unknown"/>
          <w:rFonts w:ascii="Times New Roman" w:eastAsia="Times New Roman" w:hAnsi="Times New Roman" w:cs="Times New Roman"/>
          <w:color w:val="000000"/>
          <w:sz w:val="20"/>
          <w:szCs w:val="20"/>
        </w:rPr>
      </w:pPr>
      <w:ins w:id="184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e. 48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85" w:author="Unknown"/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86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187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>15. Which cells of the human body are made through the process of meiosis?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88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189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a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gametes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90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191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b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somatic cells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92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193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c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all cells of the body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94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195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d. X and Y chromosomes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96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197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e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. </w:t>
        </w:r>
        <w:proofErr w:type="spellStart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autosomes</w:t>
        </w:r>
        <w:proofErr w:type="spell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 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98" w:author="Unknown"/>
          <w:rFonts w:ascii="Verdana" w:eastAsia="Times New Roman" w:hAnsi="Verdana" w:cs="Times New Roman"/>
          <w:color w:val="000000"/>
          <w:sz w:val="20"/>
          <w:szCs w:val="20"/>
        </w:rPr>
      </w:pPr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199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200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 xml:space="preserve">16. A _____________ is the complete set of chromosomes of an organism, arranged and displayed in pairs and ordered by size. </w:t>
        </w:r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(Select the BEST answer.)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01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202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a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genome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03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204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b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. </w:t>
        </w:r>
        <w:proofErr w:type="spellStart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karyotype</w:t>
        </w:r>
        <w:proofErr w:type="spellEnd"/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05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206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c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nucleus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07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208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d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heredity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09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210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e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gene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11" w:author="Unknown"/>
          <w:rFonts w:ascii="Verdana" w:eastAsia="Times New Roman" w:hAnsi="Verdana" w:cs="Times New Roman"/>
          <w:color w:val="000000"/>
          <w:sz w:val="20"/>
          <w:szCs w:val="20"/>
        </w:rPr>
      </w:pPr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12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213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>17. Which 2 cells would be more genetically similar to each other?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14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215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a. </w:t>
        </w:r>
        <w:proofErr w:type="gramStart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two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 gametes produced by the same person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16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217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b. </w:t>
        </w:r>
        <w:proofErr w:type="gramStart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two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 somatic cells produced by the same person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18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219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c. </w:t>
        </w:r>
        <w:proofErr w:type="gramStart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two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 eggs produced by the same woman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20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221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lastRenderedPageBreak/>
          <w:t xml:space="preserve">d. </w:t>
        </w:r>
        <w:proofErr w:type="gramStart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two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 sperm produced by the same man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22" w:author="Unknown"/>
          <w:rFonts w:ascii="Verdana" w:eastAsia="Times New Roman" w:hAnsi="Verdana" w:cs="Times New Roman"/>
          <w:color w:val="000000"/>
          <w:sz w:val="20"/>
          <w:szCs w:val="20"/>
        </w:rPr>
      </w:pPr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23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224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>18. If a diploid organism has a genome consisting of 22 chromosomes, its gametes will have _____ chromosomes.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25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226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a. 44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27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228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b. 11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29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230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c. 22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31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232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d. 88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33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234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e. 19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35" w:author="Unknown"/>
          <w:rFonts w:ascii="Verdana" w:eastAsia="Times New Roman" w:hAnsi="Verdana" w:cs="Times New Roman"/>
          <w:color w:val="000000"/>
          <w:sz w:val="20"/>
          <w:szCs w:val="20"/>
        </w:rPr>
      </w:pPr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36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237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>19. When does DNA replication occur during meiosis?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38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239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a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. </w:t>
        </w:r>
        <w:proofErr w:type="spellStart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interphase</w:t>
        </w:r>
        <w:proofErr w:type="spell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 I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40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241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b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prophase I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42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243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c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. </w:t>
        </w:r>
        <w:proofErr w:type="spellStart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interphase</w:t>
        </w:r>
        <w:proofErr w:type="spell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 II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44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245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d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prophase II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46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247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e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. </w:t>
        </w:r>
        <w:proofErr w:type="spellStart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interphase</w:t>
        </w:r>
        <w:proofErr w:type="spell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 I and II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48" w:author="Unknown"/>
          <w:rFonts w:ascii="Verdana" w:eastAsia="Times New Roman" w:hAnsi="Verdana" w:cs="Times New Roman"/>
          <w:color w:val="000000"/>
          <w:sz w:val="20"/>
          <w:szCs w:val="20"/>
        </w:rPr>
      </w:pPr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49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250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>20. The term '</w:t>
        </w:r>
        <w:proofErr w:type="spellStart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>synapsis</w:t>
        </w:r>
        <w:proofErr w:type="spellEnd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>' is associated with which process?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51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252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a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crossing over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53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254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b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. independent </w:t>
        </w:r>
        <w:proofErr w:type="spellStart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assorment</w:t>
        </w:r>
        <w:proofErr w:type="spellEnd"/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55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256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c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mitosis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57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258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d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anaphase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59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260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e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fertilization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61" w:author="Unknown"/>
          <w:rFonts w:ascii="Verdana" w:eastAsia="Times New Roman" w:hAnsi="Verdana" w:cs="Times New Roman"/>
          <w:color w:val="333333"/>
          <w:sz w:val="20"/>
          <w:szCs w:val="20"/>
        </w:rPr>
      </w:pPr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62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263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  <w:shd w:val="clear" w:color="auto" w:fill="FFFFFF"/>
          </w:rPr>
          <w:t>21. You are a (__</w:t>
        </w:r>
        <w:proofErr w:type="gramStart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  <w:shd w:val="clear" w:color="auto" w:fill="FFFFFF"/>
          </w:rPr>
          <w:t>)n</w:t>
        </w:r>
        <w:proofErr w:type="gramEnd"/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 xml:space="preserve"> organism. </w:t>
        </w:r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(What number should go in the blank?)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64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265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a. 1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66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267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b. 2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68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269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c. 23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70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271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lastRenderedPageBreak/>
          <w:t>d. 46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72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273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e. 4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74" w:author="Unknown"/>
          <w:rFonts w:ascii="Verdana" w:eastAsia="Times New Roman" w:hAnsi="Verdana" w:cs="Times New Roman"/>
          <w:color w:val="000000"/>
          <w:sz w:val="20"/>
          <w:szCs w:val="20"/>
        </w:rPr>
      </w:pPr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75" w:author="Unknown"/>
          <w:rFonts w:ascii="Verdana" w:eastAsia="Times New Roman" w:hAnsi="Verdana" w:cs="Times New Roman"/>
          <w:color w:val="000000"/>
          <w:sz w:val="20"/>
          <w:szCs w:val="20"/>
        </w:rPr>
      </w:pPr>
      <w:ins w:id="276" w:author="Unknown">
        <w:r w:rsidRPr="00BF6828">
          <w:rPr>
            <w:rFonts w:ascii="Verdana" w:eastAsia="Times New Roman" w:hAnsi="Verdana" w:cs="Times New Roman"/>
            <w:color w:val="000000"/>
            <w:sz w:val="20"/>
            <w:szCs w:val="20"/>
          </w:rPr>
          <w:t>22. You are a __________ organism.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77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278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a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diploid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79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280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b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. tabloid 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81" w:author="Unknown"/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ins w:id="282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c</w:t>
        </w:r>
        <w:proofErr w:type="gramEnd"/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>. haploid</w:t>
        </w:r>
      </w:ins>
    </w:p>
    <w:p w:rsidR="00BF6828" w:rsidRPr="00BF6828" w:rsidRDefault="00BF6828" w:rsidP="00BF6828">
      <w:pPr>
        <w:spacing w:before="100" w:beforeAutospacing="1" w:after="100" w:afterAutospacing="1" w:line="240" w:lineRule="auto"/>
        <w:rPr>
          <w:ins w:id="283" w:author="Unknown"/>
          <w:rFonts w:ascii="Verdana" w:eastAsia="Times New Roman" w:hAnsi="Verdana" w:cs="Times New Roman"/>
          <w:color w:val="333333"/>
          <w:sz w:val="20"/>
          <w:szCs w:val="20"/>
        </w:rPr>
      </w:pPr>
      <w:ins w:id="284" w:author="Unknown">
        <w:r w:rsidRPr="00BF6828">
          <w:rPr>
            <w:rFonts w:ascii="Verdana" w:eastAsia="Times New Roman" w:hAnsi="Verdana" w:cs="Times New Roman"/>
            <w:i/>
            <w:iCs/>
            <w:color w:val="000000"/>
            <w:sz w:val="20"/>
            <w:szCs w:val="20"/>
          </w:rPr>
          <w:t xml:space="preserve">d. Pink Floyd </w:t>
        </w:r>
      </w:ins>
    </w:p>
    <w:p w:rsidR="00E8357B" w:rsidRPr="00BF6828" w:rsidRDefault="00E8357B" w:rsidP="00BF6828">
      <w:pPr>
        <w:spacing w:line="240" w:lineRule="auto"/>
        <w:rPr>
          <w:sz w:val="20"/>
          <w:szCs w:val="20"/>
        </w:rPr>
      </w:pPr>
    </w:p>
    <w:sectPr w:rsidR="00E8357B" w:rsidRPr="00BF6828" w:rsidSect="00BF68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F6828"/>
    <w:rsid w:val="00BF6828"/>
    <w:rsid w:val="00E83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5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F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8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3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573</Words>
  <Characters>3272</Characters>
  <Application>Microsoft Office Word</Application>
  <DocSecurity>0</DocSecurity>
  <Lines>27</Lines>
  <Paragraphs>7</Paragraphs>
  <ScaleCrop>false</ScaleCrop>
  <Company> </Company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2009-11-23T03:23:00Z</dcterms:created>
  <dcterms:modified xsi:type="dcterms:W3CDTF">2009-11-23T03:25:00Z</dcterms:modified>
</cp:coreProperties>
</file>